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50BDD0" w14:textId="54DED365" w:rsidR="00A94C33" w:rsidRDefault="00A94C33" w:rsidP="00A94C33">
      <w:pPr>
        <w:spacing w:after="0" w:line="240" w:lineRule="auto"/>
        <w:rPr>
          <w:ins w:id="0" w:author="Author"/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bookmarkStart w:id="1" w:name="_GoBack"/>
      <w:bookmarkEnd w:id="1"/>
      <w:ins w:id="2" w:author="Author">
        <w:r>
          <w:rPr>
            <w:rFonts w:ascii="Times New Roman" w:eastAsia="Times New Roman" w:hAnsi="Times New Roman" w:cs="Times New Roman"/>
            <w:b/>
            <w:sz w:val="20"/>
            <w:szCs w:val="20"/>
            <w:lang w:val="en-GB" w:eastAsia="es-ES"/>
          </w:rPr>
          <w:t>Annex III</w:t>
        </w:r>
      </w:ins>
    </w:p>
    <w:p w14:paraId="598EC315" w14:textId="77777777" w:rsidR="00A94C33" w:rsidRDefault="00A94C33" w:rsidP="00A94C33">
      <w:pPr>
        <w:spacing w:after="0" w:line="240" w:lineRule="auto"/>
        <w:rPr>
          <w:ins w:id="3" w:author="Author"/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</w:p>
    <w:p w14:paraId="63C2C998" w14:textId="43450F50" w:rsidR="007432B3" w:rsidRPr="000C4AB2" w:rsidRDefault="007432B3" w:rsidP="007432B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r w:rsidRPr="000C4AB2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>S.26.02.</w:t>
      </w:r>
      <w:r w:rsidR="00085291" w:rsidRPr="000C4AB2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 -</w:t>
      </w:r>
      <w:r w:rsidRPr="000C4AB2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 Solvency Capital Requirement – Counterparty default risk </w:t>
      </w:r>
    </w:p>
    <w:p w14:paraId="42BCB51E" w14:textId="77777777" w:rsidR="007432B3" w:rsidRPr="000C4AB2" w:rsidRDefault="007432B3" w:rsidP="007432B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</w:p>
    <w:p w14:paraId="5C7D2520" w14:textId="77777777" w:rsidR="007432B3" w:rsidRPr="000C4AB2" w:rsidRDefault="007432B3" w:rsidP="007432B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r w:rsidRPr="000C4AB2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General comments </w:t>
      </w:r>
    </w:p>
    <w:p w14:paraId="480625AD" w14:textId="77777777" w:rsidR="007432B3" w:rsidRPr="000C4AB2" w:rsidRDefault="007432B3" w:rsidP="007432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</w:p>
    <w:p w14:paraId="2EE02AA7" w14:textId="77777777" w:rsidR="007432B3" w:rsidRPr="000C4AB2" w:rsidRDefault="007432B3" w:rsidP="000C4AB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C4AB2">
        <w:rPr>
          <w:rFonts w:ascii="Times New Roman" w:hAnsi="Times New Roman" w:cs="Times New Roman"/>
          <w:sz w:val="20"/>
          <w:szCs w:val="20"/>
          <w:lang w:val="en-GB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14:paraId="47219CC3" w14:textId="77777777" w:rsidR="007432B3" w:rsidRPr="000C4AB2" w:rsidRDefault="007432B3" w:rsidP="000C4AB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730993F4" w14:textId="29869622" w:rsidR="00085291" w:rsidRPr="000C4AB2" w:rsidRDefault="00085291" w:rsidP="00085291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This annex relates to annual submission of information for </w:t>
      </w:r>
      <w:r w:rsidR="00BE1410" w:rsidRPr="000C4AB2">
        <w:rPr>
          <w:rFonts w:ascii="Times New Roman" w:hAnsi="Times New Roman" w:cs="Times New Roman"/>
          <w:sz w:val="20"/>
          <w:szCs w:val="20"/>
          <w:lang w:val="en-GB"/>
        </w:rPr>
        <w:t>groups</w:t>
      </w:r>
      <w:r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, ring fenced-funds, matching </w:t>
      </w:r>
      <w:r w:rsidR="00C9258E"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adjustment </w:t>
      </w:r>
      <w:r w:rsidRPr="000C4AB2">
        <w:rPr>
          <w:rFonts w:ascii="Times New Roman" w:hAnsi="Times New Roman" w:cs="Times New Roman"/>
          <w:sz w:val="20"/>
          <w:szCs w:val="20"/>
          <w:lang w:val="en-GB"/>
        </w:rPr>
        <w:t>portfolios and remaining part.</w:t>
      </w:r>
    </w:p>
    <w:p w14:paraId="22E2E1F8" w14:textId="416D7BD6" w:rsidR="00085291" w:rsidRDefault="00085291" w:rsidP="00085291">
      <w:pPr>
        <w:jc w:val="both"/>
        <w:rPr>
          <w:ins w:id="4" w:author="Author"/>
          <w:rFonts w:ascii="Times New Roman" w:hAnsi="Times New Roman" w:cs="Times New Roman"/>
          <w:sz w:val="20"/>
          <w:szCs w:val="20"/>
          <w:lang w:val="en-GB"/>
        </w:rPr>
      </w:pPr>
      <w:r w:rsidRPr="000C4AB2">
        <w:rPr>
          <w:rFonts w:ascii="Times New Roman" w:hAnsi="Times New Roman" w:cs="Times New Roman"/>
          <w:sz w:val="20"/>
          <w:szCs w:val="20"/>
          <w:lang w:val="en-GB"/>
        </w:rPr>
        <w:t>T</w:t>
      </w:r>
      <w:del w:id="5" w:author="Author">
        <w:r w:rsidRPr="000C4AB2" w:rsidDel="00A94C33">
          <w:rPr>
            <w:rFonts w:ascii="Times New Roman" w:hAnsi="Times New Roman" w:cs="Times New Roman"/>
            <w:sz w:val="20"/>
            <w:szCs w:val="20"/>
            <w:lang w:val="en-GB"/>
          </w:rPr>
          <w:delText>h</w:delText>
        </w:r>
      </w:del>
      <w:r w:rsidRPr="000C4AB2">
        <w:rPr>
          <w:rFonts w:ascii="Times New Roman" w:hAnsi="Times New Roman" w:cs="Times New Roman"/>
          <w:sz w:val="20"/>
          <w:szCs w:val="20"/>
          <w:lang w:val="en-GB"/>
        </w:rPr>
        <w:t>e</w:t>
      </w:r>
      <w:ins w:id="6" w:author="Author">
        <w:r w:rsidR="00A94C33">
          <w:rPr>
            <w:rFonts w:ascii="Times New Roman" w:hAnsi="Times New Roman" w:cs="Times New Roman"/>
            <w:sz w:val="20"/>
            <w:szCs w:val="20"/>
            <w:lang w:val="en-GB"/>
          </w:rPr>
          <w:t>mplate</w:t>
        </w:r>
      </w:ins>
      <w:r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del w:id="7" w:author="Author">
        <w:r w:rsidRPr="000C4AB2" w:rsidDel="00A94C33">
          <w:rPr>
            <w:rFonts w:ascii="Times New Roman" w:hAnsi="Times New Roman" w:cs="Times New Roman"/>
            <w:sz w:val="20"/>
            <w:szCs w:val="20"/>
            <w:lang w:val="en-GB"/>
          </w:rPr>
          <w:delText xml:space="preserve">variant </w:delText>
        </w:r>
      </w:del>
      <w:r w:rsidRPr="000C4AB2">
        <w:rPr>
          <w:rFonts w:ascii="Times New Roman" w:hAnsi="Times New Roman" w:cs="Times New Roman"/>
          <w:sz w:val="20"/>
          <w:szCs w:val="20"/>
          <w:lang w:val="en-GB"/>
        </w:rPr>
        <w:t>S</w:t>
      </w:r>
      <w:ins w:id="8" w:author="Author">
        <w:r w:rsidR="005F7407">
          <w:rPr>
            <w:rFonts w:ascii="Times New Roman" w:hAnsi="Times New Roman" w:cs="Times New Roman"/>
            <w:sz w:val="20"/>
            <w:szCs w:val="20"/>
            <w:lang w:val="en-GB"/>
          </w:rPr>
          <w:t>R</w:t>
        </w:r>
      </w:ins>
      <w:r w:rsidRPr="000C4AB2">
        <w:rPr>
          <w:rFonts w:ascii="Times New Roman" w:hAnsi="Times New Roman" w:cs="Times New Roman"/>
          <w:sz w:val="20"/>
          <w:szCs w:val="20"/>
          <w:lang w:val="en-GB"/>
        </w:rPr>
        <w:t>.2</w:t>
      </w:r>
      <w:r w:rsidR="008F6A7C" w:rsidRPr="000C4AB2">
        <w:rPr>
          <w:rFonts w:ascii="Times New Roman" w:hAnsi="Times New Roman" w:cs="Times New Roman"/>
          <w:sz w:val="20"/>
          <w:szCs w:val="20"/>
          <w:lang w:val="en-GB"/>
        </w:rPr>
        <w:t>6</w:t>
      </w:r>
      <w:r w:rsidRPr="000C4AB2">
        <w:rPr>
          <w:rFonts w:ascii="Times New Roman" w:hAnsi="Times New Roman" w:cs="Times New Roman"/>
          <w:sz w:val="20"/>
          <w:szCs w:val="20"/>
          <w:lang w:val="en-GB"/>
        </w:rPr>
        <w:t>.0</w:t>
      </w:r>
      <w:r w:rsidR="008F6A7C" w:rsidRPr="000C4AB2">
        <w:rPr>
          <w:rFonts w:ascii="Times New Roman" w:hAnsi="Times New Roman" w:cs="Times New Roman"/>
          <w:sz w:val="20"/>
          <w:szCs w:val="20"/>
          <w:lang w:val="en-GB"/>
        </w:rPr>
        <w:t>2</w:t>
      </w:r>
      <w:del w:id="9" w:author="Author">
        <w:r w:rsidRPr="000C4AB2" w:rsidDel="005F7407">
          <w:rPr>
            <w:rFonts w:ascii="Times New Roman" w:hAnsi="Times New Roman" w:cs="Times New Roman"/>
            <w:sz w:val="20"/>
            <w:szCs w:val="20"/>
            <w:lang w:val="en-GB"/>
          </w:rPr>
          <w:delText>.</w:delText>
        </w:r>
        <w:r w:rsidRPr="000C4AB2" w:rsidDel="00A94C33">
          <w:rPr>
            <w:rFonts w:ascii="Times New Roman" w:hAnsi="Times New Roman" w:cs="Times New Roman"/>
            <w:sz w:val="20"/>
            <w:szCs w:val="20"/>
            <w:lang w:val="en-GB"/>
          </w:rPr>
          <w:delText>l</w:delText>
        </w:r>
      </w:del>
      <w:r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 has to be filled in for each ring-fenced fund (RFF), each matching adjustment portfolio (MAP) and for the remaining part. However, where a RFF/MAP includes a MAP/RRF embedded, the fund should be treated as different funds. This template should be reported for all sub-funds of a material RFF/MAP as identified in the second table of S.01.03.</w:t>
      </w:r>
    </w:p>
    <w:p w14:paraId="38B892B9" w14:textId="38869037" w:rsidR="002426E3" w:rsidRPr="005B20E8" w:rsidRDefault="002426E3" w:rsidP="002426E3">
      <w:pPr>
        <w:jc w:val="both"/>
        <w:rPr>
          <w:ins w:id="10" w:author="Author"/>
          <w:rFonts w:ascii="Times New Roman" w:hAnsi="Times New Roman" w:cs="Times New Roman"/>
          <w:sz w:val="20"/>
          <w:szCs w:val="20"/>
          <w:lang w:val="en-GB"/>
        </w:rPr>
      </w:pPr>
      <w:ins w:id="11" w:author="Author">
        <w:r w:rsidRPr="00641EE7">
          <w:rPr>
            <w:rFonts w:ascii="Times New Roman" w:hAnsi="Times New Roman" w:cs="Times New Roman"/>
            <w:sz w:val="20"/>
            <w:szCs w:val="20"/>
            <w:lang w:val="en-GB"/>
            <w:rPrChange w:id="12" w:author="Author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GB"/>
              </w:rPr>
            </w:rPrChange>
          </w:rPr>
          <w:t>Template SR.26.02 is only applicable in relation to RFF/MAP from undertakings consolidated according to Article 335(1)(a), (b) and (c) of Delegated Regulation 2015/35, when method 1 (Accounting consolidation-based method) is used, either exclusively or in combination with method 2 (Deduction and aggregation method).</w:t>
        </w:r>
      </w:ins>
    </w:p>
    <w:p w14:paraId="20CECDC4" w14:textId="1D575910" w:rsidR="002426E3" w:rsidRPr="000C4AB2" w:rsidDel="002426E3" w:rsidRDefault="002426E3" w:rsidP="00085291">
      <w:pPr>
        <w:jc w:val="both"/>
        <w:rPr>
          <w:del w:id="13" w:author="Author"/>
          <w:rFonts w:ascii="Times New Roman" w:hAnsi="Times New Roman" w:cs="Times New Roman"/>
          <w:sz w:val="20"/>
          <w:szCs w:val="20"/>
          <w:lang w:val="en-GB"/>
        </w:rPr>
      </w:pPr>
    </w:p>
    <w:p w14:paraId="10F4167D" w14:textId="77777777" w:rsidR="00BE1410" w:rsidRPr="000C4AB2" w:rsidRDefault="00BE1410" w:rsidP="000C4AB2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For group reporting the following specific requirements shall be met: </w:t>
      </w:r>
    </w:p>
    <w:p w14:paraId="7F0F7546" w14:textId="262BF4F3" w:rsidR="00BE1410" w:rsidRPr="000C4AB2" w:rsidRDefault="00BE1410" w:rsidP="000C4AB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This information is applicable when method 1 as defined in Article 230 of  Solvency  II Directive  is  used,  either  exclusively  or  in  combination with method 2 as defined in Article 233 of </w:t>
      </w:r>
      <w:r w:rsidR="00BD0905"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  <w:t>Directive 2009/138/EC</w:t>
      </w:r>
      <w:r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; </w:t>
      </w:r>
    </w:p>
    <w:p w14:paraId="0F1303A8" w14:textId="06AE425B" w:rsidR="00BE1410" w:rsidRPr="000C4AB2" w:rsidRDefault="00BE1410" w:rsidP="000C4AB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When  combination  method  is  being  used,  this  information  is  to  be submitted  only  for  the  part  of  the  group  calculated  with  method  1  as defined in Article 230 of </w:t>
      </w:r>
      <w:r w:rsidR="00BD0905"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  <w:t>Directive 2009/138/EC</w:t>
      </w:r>
      <w:r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, and; </w:t>
      </w:r>
    </w:p>
    <w:p w14:paraId="677FF602" w14:textId="1FB91436" w:rsidR="00BE1410" w:rsidRPr="000C4AB2" w:rsidRDefault="00BE1410" w:rsidP="000C4AB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This information does not apply to groups when method 2 as defined in Article 233 of </w:t>
      </w:r>
      <w:r w:rsidR="00BD0905"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  <w:t>Directive 2009/138/EC</w:t>
      </w:r>
      <w:r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 is being used exclusively.</w:t>
      </w:r>
    </w:p>
    <w:p w14:paraId="589A08B4" w14:textId="5D0132E4" w:rsidR="00BE1410" w:rsidRPr="000C4AB2" w:rsidDel="00DF5B11" w:rsidRDefault="00BE1410" w:rsidP="00085291">
      <w:pPr>
        <w:jc w:val="both"/>
        <w:rPr>
          <w:del w:id="14" w:author="Author"/>
          <w:rFonts w:ascii="Times New Roman" w:hAnsi="Times New Roman" w:cs="Times New Roman"/>
          <w:sz w:val="20"/>
          <w:szCs w:val="20"/>
          <w:lang w:val="en-GB"/>
        </w:rPr>
      </w:pPr>
    </w:p>
    <w:tbl>
      <w:tblPr>
        <w:tblW w:w="8632" w:type="dxa"/>
        <w:tblInd w:w="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PrChange w:id="15" w:author="Author">
          <w:tblPr>
            <w:tblW w:w="9239" w:type="dxa"/>
            <w:tblInd w:w="45" w:type="dxa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1542"/>
        <w:gridCol w:w="2318"/>
        <w:gridCol w:w="33"/>
        <w:gridCol w:w="4739"/>
        <w:tblGridChange w:id="16">
          <w:tblGrid>
            <w:gridCol w:w="1542"/>
            <w:gridCol w:w="2318"/>
            <w:gridCol w:w="33"/>
            <w:gridCol w:w="4739"/>
            <w:gridCol w:w="607"/>
          </w:tblGrid>
        </w:tblGridChange>
      </w:tblGrid>
      <w:tr w:rsidR="0039634C" w:rsidRPr="000C4AB2" w:rsidDel="007060B1" w14:paraId="2AF7D8A7" w14:textId="77777777" w:rsidTr="00641EE7">
        <w:trPr>
          <w:trHeight w:val="318"/>
          <w:trPrChange w:id="17" w:author="Author">
            <w:trPr>
              <w:gridAfter w:val="0"/>
              <w:wAfter w:w="607" w:type="dxa"/>
              <w:trHeight w:val="318"/>
            </w:trPr>
          </w:trPrChange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8" w:author="Author">
              <w:tcPr>
                <w:tcW w:w="154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C4110E6" w14:textId="77777777" w:rsidR="0039634C" w:rsidRPr="000C4AB2" w:rsidDel="0040427E" w:rsidRDefault="0039634C" w:rsidP="000C4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" w:author="Author">
              <w:tcPr>
                <w:tcW w:w="235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731F3D7" w14:textId="73E95E87" w:rsidR="0039634C" w:rsidRPr="000C4AB2" w:rsidDel="007060B1" w:rsidRDefault="0039634C" w:rsidP="000C4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ITEM</w:t>
            </w:r>
          </w:p>
        </w:tc>
        <w:tc>
          <w:tcPr>
            <w:tcW w:w="4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0" w:author="Author">
              <w:tcPr>
                <w:tcW w:w="473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2643FFF" w14:textId="022D1BA7" w:rsidR="0039634C" w:rsidRPr="000C4AB2" w:rsidDel="007060B1" w:rsidRDefault="0039634C" w:rsidP="000C4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INSTRUCTIONS</w:t>
            </w:r>
          </w:p>
        </w:tc>
      </w:tr>
      <w:tr w:rsidR="000C18F7" w:rsidRPr="000C4AB2" w14:paraId="46AB41CA" w14:textId="77777777" w:rsidTr="00641EE7">
        <w:trPr>
          <w:trHeight w:val="1534"/>
          <w:trPrChange w:id="21" w:author="Author">
            <w:trPr>
              <w:gridAfter w:val="0"/>
              <w:wAfter w:w="607" w:type="dxa"/>
              <w:trHeight w:val="1534"/>
            </w:trPr>
          </w:trPrChange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22" w:author="Author">
              <w:tcPr>
                <w:tcW w:w="154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792FD8AA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Z0010</w:t>
            </w:r>
          </w:p>
          <w:p w14:paraId="09330CA0" w14:textId="3B97F868" w:rsidR="00085291" w:rsidRPr="000C4AB2" w:rsidDel="0040427E" w:rsidRDefault="00085291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(A001)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23" w:author="Author">
              <w:tcPr>
                <w:tcW w:w="235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06780E66" w14:textId="2E80272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Article 112</w:t>
            </w:r>
          </w:p>
        </w:tc>
        <w:tc>
          <w:tcPr>
            <w:tcW w:w="4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24" w:author="Author">
              <w:tcPr>
                <w:tcW w:w="473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28ACDD55" w14:textId="39713AF0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Identifies whether the reported figures have been requested under Article 112</w:t>
            </w:r>
            <w:r w:rsid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(7), to provide an estimate of the SCR using standard formula.</w:t>
            </w:r>
            <w:r w:rsidR="00085291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One of the options in the following closed list shall be used:</w:t>
            </w:r>
          </w:p>
          <w:p w14:paraId="4A8B70AE" w14:textId="47EED7CA" w:rsidR="00085291" w:rsidRPr="000C4AB2" w:rsidRDefault="00085291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 – Article 112</w:t>
            </w:r>
            <w:r w:rsid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(7) reporting</w:t>
            </w:r>
          </w:p>
          <w:p w14:paraId="46CD2257" w14:textId="101870E9" w:rsidR="000C18F7" w:rsidRPr="000C4AB2" w:rsidRDefault="00085291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Regular reporting</w:t>
            </w:r>
          </w:p>
        </w:tc>
      </w:tr>
      <w:tr w:rsidR="00085291" w:rsidRPr="000C4AB2" w14:paraId="30120BA4" w14:textId="77777777" w:rsidTr="00641EE7">
        <w:trPr>
          <w:trHeight w:val="1292"/>
          <w:trPrChange w:id="25" w:author="Author">
            <w:trPr>
              <w:gridAfter w:val="0"/>
              <w:wAfter w:w="607" w:type="dxa"/>
              <w:trHeight w:val="1292"/>
            </w:trPr>
          </w:trPrChange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26" w:author="Author">
              <w:tcPr>
                <w:tcW w:w="154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2E1FF8C1" w14:textId="77777777" w:rsidR="00085291" w:rsidRPr="000C4AB2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Z0020</w:t>
            </w:r>
          </w:p>
          <w:p w14:paraId="67C15905" w14:textId="2EBC9ABB" w:rsidR="00085291" w:rsidRPr="000C4AB2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(A30)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27" w:author="Author">
              <w:tcPr>
                <w:tcW w:w="235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7F81097A" w14:textId="5CD217A0" w:rsidR="00085291" w:rsidRPr="000C4AB2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Ring Fenced Fund/Matching adjustment portfolios/Remaining part </w:t>
            </w:r>
          </w:p>
        </w:tc>
        <w:tc>
          <w:tcPr>
            <w:tcW w:w="4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28" w:author="Author">
              <w:tcPr>
                <w:tcW w:w="473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5E43B3AD" w14:textId="7E2E4616" w:rsidR="00C9258E" w:rsidRPr="000C4AB2" w:rsidRDefault="00085291" w:rsidP="00C9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Identifies whether the reported figures are with regard to a RFF, matching </w:t>
            </w:r>
            <w:r w:rsidR="00C9258E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 or to the remaining part. One of the options in the following closed list shall be used:</w:t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  <w:r w:rsidR="00C9258E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 – RFF/MAP</w:t>
            </w:r>
            <w:r w:rsidR="00C9258E" w:rsidRPr="000C4AB2" w:rsidDel="00C11F0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C9258E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  <w:t>2 – Remaining part</w:t>
            </w:r>
          </w:p>
          <w:p w14:paraId="14558668" w14:textId="02958709" w:rsidR="00085291" w:rsidRPr="000C4AB2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532257" w:rsidRPr="000C4AB2" w14:paraId="7F009D65" w14:textId="77777777" w:rsidTr="00641EE7">
        <w:trPr>
          <w:trHeight w:val="1320"/>
          <w:trPrChange w:id="29" w:author="Author">
            <w:trPr>
              <w:gridAfter w:val="0"/>
              <w:wAfter w:w="607" w:type="dxa"/>
              <w:trHeight w:val="1320"/>
            </w:trPr>
          </w:trPrChange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30" w:author="Author">
              <w:tcPr>
                <w:tcW w:w="154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1488B155" w14:textId="77777777" w:rsidR="00085291" w:rsidRPr="000C4AB2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Z0030</w:t>
            </w:r>
          </w:p>
          <w:p w14:paraId="4573EC94" w14:textId="3ADA5CAC" w:rsidR="00085291" w:rsidRPr="000C4AB2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(A0)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31" w:author="Author">
              <w:tcPr>
                <w:tcW w:w="235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B47BC31" w14:textId="3D6A168C" w:rsidR="00085291" w:rsidRPr="000C4AB2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Fund/Portfolio number</w:t>
            </w:r>
          </w:p>
        </w:tc>
        <w:tc>
          <w:tcPr>
            <w:tcW w:w="4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32" w:author="Author">
              <w:tcPr>
                <w:tcW w:w="473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2A1BC83B" w14:textId="3B006E70" w:rsidR="00085291" w:rsidRPr="000C4AB2" w:rsidRDefault="00A94C33" w:rsidP="001C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33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W</w:t>
              </w:r>
              <w:r w:rsidRPr="00AE143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hen item Z0020 = 1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, i</w:t>
              </w:r>
            </w:ins>
            <w:del w:id="34" w:author="Author">
              <w:r w:rsidR="00085291" w:rsidRPr="000C4AB2" w:rsidDel="00A94C33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I</w:delText>
              </w:r>
            </w:del>
            <w:r w:rsidR="00085291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dentification number for a ring fenced fund or matching </w:t>
            </w:r>
            <w:r w:rsidR="00C9258E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="00085291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portfolio. This number is attributed by the undertaking </w:t>
            </w:r>
            <w:r w:rsidR="00BE1410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="00085291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and must be consistent over time and with the fund/portfolio number reported in other templates</w:t>
            </w:r>
            <w:del w:id="35" w:author="Author">
              <w:r w:rsidR="00085291" w:rsidRPr="000C4AB2" w:rsidDel="002426E3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, e.g. S.26.02, S.14.01, S.23.01</w:delText>
              </w:r>
            </w:del>
            <w:r w:rsidR="00085291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</w:t>
            </w:r>
          </w:p>
          <w:p w14:paraId="06DD4618" w14:textId="77777777" w:rsidR="00085291" w:rsidRPr="000C4AB2" w:rsidRDefault="00085291" w:rsidP="001C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A0B4FC8" w14:textId="32EB0CF9" w:rsidR="00085291" w:rsidRPr="000C4AB2" w:rsidRDefault="00A94C33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36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W</w:t>
              </w:r>
              <w:r w:rsidRPr="00AE143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hen item Z0020 = 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2, then report “0”</w:t>
              </w:r>
            </w:ins>
            <w:del w:id="37" w:author="Author">
              <w:r w:rsidR="00085291" w:rsidRPr="000C4AB2" w:rsidDel="00A94C33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This item is to be completed only when item Z0020 = 1 </w:delText>
              </w:r>
            </w:del>
          </w:p>
        </w:tc>
      </w:tr>
      <w:tr w:rsidR="00085291" w:rsidRPr="000C4AB2" w14:paraId="027123B5" w14:textId="77777777" w:rsidTr="00641EE7">
        <w:trPr>
          <w:trHeight w:val="690"/>
          <w:trPrChange w:id="38" w:author="Author">
            <w:trPr>
              <w:gridAfter w:val="0"/>
              <w:wAfter w:w="607" w:type="dxa"/>
              <w:trHeight w:val="690"/>
            </w:trPr>
          </w:trPrChange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9" w:author="Author">
              <w:tcPr>
                <w:tcW w:w="154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8990535" w14:textId="7169701B" w:rsidR="00085291" w:rsidRPr="000C4AB2" w:rsidRDefault="00085291" w:rsidP="00236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R0010/C0010</w:t>
            </w:r>
          </w:p>
          <w:p w14:paraId="751AF374" w14:textId="6C7105F9" w:rsidR="00085291" w:rsidRPr="000C4AB2" w:rsidRDefault="00085291" w:rsidP="00236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(A00)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0" w:author="Author">
              <w:tcPr>
                <w:tcW w:w="235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5FAA779" w14:textId="569AEB25" w:rsidR="00085291" w:rsidRPr="000C4AB2" w:rsidRDefault="00085291" w:rsidP="00E77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Simplifications </w:t>
            </w:r>
          </w:p>
        </w:tc>
        <w:tc>
          <w:tcPr>
            <w:tcW w:w="4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1" w:author="Author">
              <w:tcPr>
                <w:tcW w:w="473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4F6C117" w14:textId="103BDA50" w:rsidR="00085291" w:rsidRPr="000C4AB2" w:rsidRDefault="00085291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an undertakings </w:t>
            </w:r>
            <w:r w:rsidR="00BE1410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used </w:t>
            </w:r>
            <w:r w:rsidR="00BE1410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simplifications for</w:t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the calculation of counter party default risk. One of the options in the following closed list shall be used:</w:t>
            </w:r>
          </w:p>
          <w:p w14:paraId="2B15CD48" w14:textId="6332E9CE" w:rsidR="00085291" w:rsidRPr="000C4AB2" w:rsidRDefault="00085291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 xml:space="preserve">1 – Simplifications used </w:t>
            </w:r>
          </w:p>
          <w:p w14:paraId="7E7101DE" w14:textId="77777777" w:rsidR="00085291" w:rsidRPr="000C4AB2" w:rsidRDefault="00085291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Simplifications not used</w:t>
            </w:r>
          </w:p>
          <w:p w14:paraId="1BF789E0" w14:textId="33406D43" w:rsidR="00085291" w:rsidRPr="000C4AB2" w:rsidRDefault="00085291" w:rsidP="00236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0C18F7" w:rsidRPr="000C4AB2" w14:paraId="73CE8A49" w14:textId="77777777" w:rsidTr="00641EE7">
        <w:trPr>
          <w:trHeight w:val="660"/>
          <w:trPrChange w:id="42" w:author="Author">
            <w:trPr>
              <w:gridAfter w:val="0"/>
              <w:wAfter w:w="607" w:type="dxa"/>
              <w:trHeight w:val="660"/>
            </w:trPr>
          </w:trPrChange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43" w:author="Author">
              <w:tcPr>
                <w:tcW w:w="1542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6E4B13C8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R0100/</w:t>
            </w:r>
          </w:p>
          <w:p w14:paraId="52C76C40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  <w:p w14:paraId="5142DFA2" w14:textId="4790C13F" w:rsidR="00085291" w:rsidRPr="000C4AB2" w:rsidRDefault="00085291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(C0)</w:t>
            </w: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44" w:author="Author">
              <w:tcPr>
                <w:tcW w:w="235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0D8A2CFC" w14:textId="006A16B5" w:rsidR="000C18F7" w:rsidRPr="000C4AB2" w:rsidRDefault="00532257" w:rsidP="00E77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Type 1 exposures – </w:t>
            </w:r>
            <w:r w:rsidR="000C18F7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Gross solvency capital requirement 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45" w:author="Author">
              <w:tcPr>
                <w:tcW w:w="4739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08EC7EF1" w14:textId="5DA9123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(before the loss-absorbency capacity of technical provisions) for counterparty default risk arising from all Type 1 exposures as defined for Solvency II purposes.</w:t>
            </w:r>
          </w:p>
        </w:tc>
      </w:tr>
      <w:tr w:rsidR="00E77A43" w:rsidRPr="000C4AB2" w14:paraId="2E180FA3" w14:textId="77777777" w:rsidTr="00641EE7">
        <w:tblPrEx>
          <w:tblPrExChange w:id="46" w:author="Author">
            <w:tblPrEx>
              <w:tblW w:w="8632" w:type="dxa"/>
            </w:tblPrEx>
          </w:tblPrExChange>
        </w:tblPrEx>
        <w:trPr>
          <w:trHeight w:val="566"/>
          <w:trPrChange w:id="47" w:author="Author">
            <w:trPr>
              <w:gridAfter w:val="0"/>
              <w:trHeight w:val="869"/>
            </w:trPr>
          </w:trPrChange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48" w:author="Author">
              <w:tcPr>
                <w:tcW w:w="1542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6C1CA8F8" w14:textId="228B1A3F" w:rsidR="00E77A43" w:rsidRPr="000C4AB2" w:rsidRDefault="00E77A43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R0110-R0200/C0020</w:t>
            </w:r>
          </w:p>
          <w:p w14:paraId="16768BD6" w14:textId="4D7AA8CB" w:rsidR="00E77A43" w:rsidRPr="000C4AB2" w:rsidDel="00085291" w:rsidRDefault="00E77A43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(A10)</w:t>
            </w: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49" w:author="Author">
              <w:tcPr>
                <w:tcW w:w="235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5CDF3B73" w14:textId="1506E560" w:rsidR="00E77A43" w:rsidRPr="000C4AB2" w:rsidRDefault="00E77A43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Name of single name exposure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50" w:author="Author">
              <w:tcPr>
                <w:tcW w:w="4739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7AF89925" w14:textId="60BF2A17" w:rsidR="00E77A43" w:rsidRPr="000C4AB2" w:rsidRDefault="00E77A43" w:rsidP="00E77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Describe the name of the 10 largest single exposures.</w:t>
            </w:r>
          </w:p>
        </w:tc>
      </w:tr>
      <w:tr w:rsidR="00532257" w:rsidRPr="000C4AB2" w14:paraId="6494E50D" w14:textId="77777777" w:rsidTr="00641EE7">
        <w:trPr>
          <w:trHeight w:val="1134"/>
          <w:trPrChange w:id="51" w:author="Author">
            <w:trPr>
              <w:gridAfter w:val="0"/>
              <w:wAfter w:w="607" w:type="dxa"/>
              <w:trHeight w:val="1134"/>
            </w:trPr>
          </w:trPrChange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52" w:author="Author">
              <w:tcPr>
                <w:tcW w:w="154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5EFFFAF5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R0110-R0200/</w:t>
            </w:r>
          </w:p>
          <w:p w14:paraId="75353D28" w14:textId="77777777" w:rsidR="00085291" w:rsidRPr="000C4AB2" w:rsidRDefault="000C18F7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C0030</w:t>
            </w:r>
          </w:p>
          <w:p w14:paraId="724FA9E2" w14:textId="167823B1" w:rsidR="00085291" w:rsidRPr="000C4AB2" w:rsidRDefault="00085291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(AA10)</w:t>
            </w:r>
          </w:p>
          <w:p w14:paraId="1D4B6445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53" w:author="Author">
              <w:tcPr>
                <w:tcW w:w="235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705267AE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Code of single name exposure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54" w:author="Author">
              <w:tcPr>
                <w:tcW w:w="473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2490DDAC" w14:textId="22EB4C07" w:rsidR="000C18F7" w:rsidRPr="000C4AB2" w:rsidRDefault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Identification code</w:t>
            </w:r>
            <w:r w:rsidR="004506FE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using the </w:t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Legal Entity Identifier (LEI) if available</w:t>
            </w:r>
            <w:r w:rsidR="004506FE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  <w:t xml:space="preserve">If </w:t>
            </w:r>
            <w:r w:rsidR="00085291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not</w:t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available this item should not be reported</w:t>
            </w:r>
          </w:p>
        </w:tc>
      </w:tr>
      <w:tr w:rsidR="00532257" w:rsidRPr="000C4AB2" w14:paraId="7071788B" w14:textId="77777777" w:rsidTr="00641EE7">
        <w:trPr>
          <w:trHeight w:val="960"/>
          <w:trPrChange w:id="55" w:author="Author">
            <w:trPr>
              <w:gridAfter w:val="0"/>
              <w:wAfter w:w="607" w:type="dxa"/>
              <w:trHeight w:val="960"/>
            </w:trPr>
          </w:trPrChange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56" w:author="Author">
              <w:tcPr>
                <w:tcW w:w="154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65417246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R0110-R0200/</w:t>
            </w:r>
          </w:p>
          <w:p w14:paraId="393C67C8" w14:textId="77777777" w:rsidR="00085291" w:rsidRPr="000C4AB2" w:rsidRDefault="000C18F7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  <w:p w14:paraId="49BED69F" w14:textId="5D662B36" w:rsidR="00085291" w:rsidRPr="000C4AB2" w:rsidRDefault="00085291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(AB10)</w:t>
            </w:r>
          </w:p>
          <w:p w14:paraId="1AC9C6AB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57" w:author="Author">
              <w:tcPr>
                <w:tcW w:w="235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49D73C6D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of code of the single name exposure</w:t>
            </w:r>
          </w:p>
        </w:tc>
        <w:tc>
          <w:tcPr>
            <w:tcW w:w="4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58" w:author="Author">
              <w:tcPr>
                <w:tcW w:w="473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521D9197" w14:textId="5B22C7C5" w:rsidR="00085291" w:rsidRPr="000C4AB2" w:rsidRDefault="000C18F7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Identification of the code used in </w:t>
            </w:r>
            <w:r w:rsidR="00085291" w:rsidRPr="000C4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item “</w:t>
            </w:r>
            <w:r w:rsidR="00085291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Code of single name exposure</w:t>
            </w:r>
            <w:r w:rsidR="00085291" w:rsidRPr="000C4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”. </w:t>
            </w:r>
            <w:r w:rsidR="00085291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One of the options in the following closed list shall be used:</w:t>
            </w:r>
          </w:p>
          <w:p w14:paraId="6136052D" w14:textId="3A7D29CA" w:rsidR="000C18F7" w:rsidRPr="000C4AB2" w:rsidRDefault="00085291" w:rsidP="00E77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1 </w:t>
            </w:r>
            <w:r w:rsidR="000C18F7" w:rsidRPr="000C4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- LEI </w:t>
            </w:r>
            <w:r w:rsidR="000C18F7" w:rsidRPr="000C4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br/>
            </w:r>
            <w:r w:rsidRPr="000C4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9 </w:t>
            </w:r>
            <w:r w:rsidR="000C18F7" w:rsidRPr="000C4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- </w:t>
            </w:r>
            <w:r w:rsidRPr="000C4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None</w:t>
            </w:r>
          </w:p>
        </w:tc>
      </w:tr>
      <w:tr w:rsidR="000C18F7" w:rsidRPr="000C4AB2" w14:paraId="488C04F7" w14:textId="77777777" w:rsidTr="00641EE7">
        <w:trPr>
          <w:trHeight w:val="285"/>
          <w:trPrChange w:id="59" w:author="Author">
            <w:trPr>
              <w:gridAfter w:val="0"/>
              <w:wAfter w:w="607" w:type="dxa"/>
              <w:trHeight w:val="285"/>
            </w:trPr>
          </w:trPrChange>
        </w:trPr>
        <w:tc>
          <w:tcPr>
            <w:tcW w:w="15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60" w:author="Author">
              <w:tcPr>
                <w:tcW w:w="1542" w:type="dxa"/>
                <w:vMerge w:val="restar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2BB5F3A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R0110-R0200/</w:t>
            </w:r>
          </w:p>
          <w:p w14:paraId="5A24915A" w14:textId="77777777" w:rsidR="00085291" w:rsidRPr="000C4AB2" w:rsidRDefault="000C18F7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  <w:p w14:paraId="5790694D" w14:textId="47E9167E" w:rsidR="00085291" w:rsidRPr="000C4AB2" w:rsidRDefault="00085291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(A1)</w:t>
            </w:r>
          </w:p>
          <w:p w14:paraId="3940E2FA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1" w:author="Author">
              <w:tcPr>
                <w:tcW w:w="2351" w:type="dxa"/>
                <w:gridSpan w:val="2"/>
                <w:vMerge w:val="restar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09505F6C" w14:textId="56E6E97B" w:rsidR="000C18F7" w:rsidRPr="000C4AB2" w:rsidRDefault="000C18F7" w:rsidP="00E77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1 exposures –  Single name exposure X – Loss Given Default</w:t>
            </w:r>
          </w:p>
        </w:tc>
        <w:tc>
          <w:tcPr>
            <w:tcW w:w="4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  <w:tcPrChange w:id="62" w:author="Author">
              <w:tcPr>
                <w:tcW w:w="4739" w:type="dxa"/>
                <w:vMerge w:val="restart"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6B697A77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value of the Loss Given Default for each of the 10 largest single name </w:t>
            </w:r>
            <w:proofErr w:type="gramStart"/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exposure</w:t>
            </w:r>
            <w:proofErr w:type="gramEnd"/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0C18F7" w:rsidRPr="000C4AB2" w14:paraId="66477BC8" w14:textId="77777777" w:rsidTr="00641EE7">
        <w:tblPrEx>
          <w:tblPrExChange w:id="63" w:author="Author">
            <w:tblPrEx>
              <w:tblW w:w="8632" w:type="dxa"/>
            </w:tblPrEx>
          </w:tblPrExChange>
        </w:tblPrEx>
        <w:trPr>
          <w:trHeight w:val="490"/>
          <w:trPrChange w:id="64" w:author="Author">
            <w:trPr>
              <w:gridAfter w:val="0"/>
              <w:trHeight w:val="720"/>
            </w:trPr>
          </w:trPrChange>
        </w:trPr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65" w:author="Author">
              <w:tcPr>
                <w:tcW w:w="1542" w:type="dxa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EA75A90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66" w:author="Author">
              <w:tcPr>
                <w:tcW w:w="2351" w:type="dxa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354A1031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4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67" w:author="Author">
              <w:tcPr>
                <w:tcW w:w="4739" w:type="dxa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755C0562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0C18F7" w:rsidRPr="000C4AB2" w14:paraId="1E0DB217" w14:textId="77777777" w:rsidTr="00641EE7">
        <w:trPr>
          <w:trHeight w:val="285"/>
          <w:trPrChange w:id="68" w:author="Author">
            <w:trPr>
              <w:gridAfter w:val="0"/>
              <w:wAfter w:w="607" w:type="dxa"/>
              <w:trHeight w:val="285"/>
            </w:trPr>
          </w:trPrChange>
        </w:trPr>
        <w:tc>
          <w:tcPr>
            <w:tcW w:w="15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69" w:author="Author">
              <w:tcPr>
                <w:tcW w:w="1542" w:type="dxa"/>
                <w:vMerge w:val="restar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1550DF1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R0110-R0200/</w:t>
            </w:r>
          </w:p>
          <w:p w14:paraId="102ED2BF" w14:textId="77777777" w:rsidR="00532257" w:rsidRPr="000C4AB2" w:rsidRDefault="000C18F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C0060</w:t>
            </w:r>
          </w:p>
          <w:p w14:paraId="6569354E" w14:textId="1504FFF6" w:rsidR="00532257" w:rsidRPr="000C4AB2" w:rsidDel="00A94C33" w:rsidRDefault="00532257" w:rsidP="00532257">
            <w:pPr>
              <w:spacing w:after="0" w:line="240" w:lineRule="auto"/>
              <w:rPr>
                <w:del w:id="70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(B1)</w:t>
            </w:r>
          </w:p>
          <w:p w14:paraId="2704B20A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1" w:author="Author">
              <w:tcPr>
                <w:tcW w:w="2351" w:type="dxa"/>
                <w:gridSpan w:val="2"/>
                <w:vMerge w:val="restar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A2EFB27" w14:textId="0FED132B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1 exposures – Single name exposure X – Probability of Default</w:t>
            </w:r>
          </w:p>
        </w:tc>
        <w:tc>
          <w:tcPr>
            <w:tcW w:w="4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  <w:tcPrChange w:id="72" w:author="Author">
              <w:tcPr>
                <w:tcW w:w="4739" w:type="dxa"/>
                <w:vMerge w:val="restart"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765F8FB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Probability of Default for each of the 10 largest single name </w:t>
            </w:r>
            <w:proofErr w:type="gramStart"/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exposure</w:t>
            </w:r>
            <w:proofErr w:type="gramEnd"/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0C18F7" w:rsidRPr="000C4AB2" w14:paraId="3307857D" w14:textId="77777777" w:rsidTr="00641EE7">
        <w:trPr>
          <w:trHeight w:val="615"/>
          <w:trPrChange w:id="73" w:author="Author">
            <w:trPr>
              <w:gridAfter w:val="0"/>
              <w:wAfter w:w="607" w:type="dxa"/>
              <w:trHeight w:val="615"/>
            </w:trPr>
          </w:trPrChange>
        </w:trPr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74" w:author="Author">
              <w:tcPr>
                <w:tcW w:w="1542" w:type="dxa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E75EE68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75" w:author="Author">
              <w:tcPr>
                <w:tcW w:w="2351" w:type="dxa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5D47BB49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4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76" w:author="Author">
              <w:tcPr>
                <w:tcW w:w="4739" w:type="dxa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23E8BF81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0C18F7" w:rsidRPr="000C4AB2" w14:paraId="0D388D95" w14:textId="77777777" w:rsidTr="00641EE7">
        <w:tblPrEx>
          <w:tblPrExChange w:id="77" w:author="Author">
            <w:tblPrEx>
              <w:tblW w:w="8632" w:type="dxa"/>
            </w:tblPrEx>
          </w:tblPrExChange>
        </w:tblPrEx>
        <w:trPr>
          <w:trHeight w:val="230"/>
          <w:trPrChange w:id="78" w:author="Author">
            <w:trPr>
              <w:gridAfter w:val="0"/>
              <w:trHeight w:val="230"/>
            </w:trPr>
          </w:trPrChange>
        </w:trPr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79" w:author="Author">
              <w:tcPr>
                <w:tcW w:w="1542" w:type="dxa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4298ED25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80" w:author="Author">
              <w:tcPr>
                <w:tcW w:w="2351" w:type="dxa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7FCE6B05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4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tcPrChange w:id="81" w:author="Author">
              <w:tcPr>
                <w:tcW w:w="4739" w:type="dxa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</w:tcPr>
            </w:tcPrChange>
          </w:tcPr>
          <w:p w14:paraId="2CECA311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0C18F7" w:rsidRPr="000C4AB2" w14:paraId="3006CA08" w14:textId="77777777" w:rsidTr="00641EE7">
        <w:trPr>
          <w:trHeight w:val="1156"/>
          <w:trPrChange w:id="82" w:author="Author">
            <w:trPr>
              <w:gridAfter w:val="0"/>
              <w:wAfter w:w="607" w:type="dxa"/>
              <w:trHeight w:val="1156"/>
            </w:trPr>
          </w:trPrChange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83" w:author="Author">
              <w:tcPr>
                <w:tcW w:w="1542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086938B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</w:t>
            </w:r>
          </w:p>
          <w:p w14:paraId="3206CF6A" w14:textId="77777777" w:rsidR="00532257" w:rsidRPr="000C4AB2" w:rsidRDefault="000C18F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  <w:p w14:paraId="1F44EB62" w14:textId="4A4FF3EB" w:rsidR="00532257" w:rsidRPr="000C4AB2" w:rsidRDefault="0053225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(C1)</w:t>
            </w:r>
          </w:p>
          <w:p w14:paraId="45D6E2E9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4" w:author="Author">
              <w:tcPr>
                <w:tcW w:w="235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5FCBCCF3" w14:textId="3DBF0FA1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Type 2 exposures – Gross solvency capital requirement 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5" w:author="Author">
              <w:tcPr>
                <w:tcW w:w="4739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8827672" w14:textId="199C5FBE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(before the loss-absorbency capacity of  technical provisions) for counterparty default risk arising from all Type 2 exposures, as defined for Solvency II purposes</w:t>
            </w:r>
          </w:p>
        </w:tc>
      </w:tr>
      <w:tr w:rsidR="000C18F7" w:rsidRPr="000C4AB2" w14:paraId="13D106D8" w14:textId="77777777" w:rsidTr="00641EE7">
        <w:trPr>
          <w:trHeight w:val="1272"/>
          <w:trPrChange w:id="86" w:author="Author">
            <w:trPr>
              <w:gridAfter w:val="0"/>
              <w:wAfter w:w="607" w:type="dxa"/>
              <w:trHeight w:val="1272"/>
            </w:trPr>
          </w:trPrChange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87" w:author="Author">
              <w:tcPr>
                <w:tcW w:w="1542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35FE89C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R0310/</w:t>
            </w:r>
          </w:p>
          <w:p w14:paraId="2EDE7567" w14:textId="77777777" w:rsidR="00532257" w:rsidRPr="000C4AB2" w:rsidRDefault="000C18F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  <w:p w14:paraId="611CF48B" w14:textId="274AC264" w:rsidR="00532257" w:rsidRPr="000C4AB2" w:rsidRDefault="0053225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(A2)</w:t>
            </w:r>
          </w:p>
          <w:p w14:paraId="416B8D27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8" w:author="Author">
              <w:tcPr>
                <w:tcW w:w="235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5612DAF9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2 exposures - Receivables from Intermediaries due for more than 3 months – Loss Given Default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9" w:author="Author">
              <w:tcPr>
                <w:tcW w:w="4739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C675913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value of Loss Given Default for Type 2 counterparty risk arising from intermediaries due for more than 3 months.</w:t>
            </w:r>
          </w:p>
        </w:tc>
      </w:tr>
      <w:tr w:rsidR="000C18F7" w:rsidRPr="000C4AB2" w14:paraId="1A4427F3" w14:textId="77777777" w:rsidTr="00641EE7">
        <w:trPr>
          <w:trHeight w:val="1545"/>
          <w:trPrChange w:id="90" w:author="Author">
            <w:trPr>
              <w:gridAfter w:val="0"/>
              <w:wAfter w:w="607" w:type="dxa"/>
              <w:trHeight w:val="1545"/>
            </w:trPr>
          </w:trPrChange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91" w:author="Author">
              <w:tcPr>
                <w:tcW w:w="1542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91FF05F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R0320/</w:t>
            </w:r>
          </w:p>
          <w:p w14:paraId="0C770266" w14:textId="77777777" w:rsidR="00532257" w:rsidRPr="000C4AB2" w:rsidRDefault="000C18F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  <w:p w14:paraId="277346FC" w14:textId="4CA3B628" w:rsidR="00532257" w:rsidRPr="000C4AB2" w:rsidRDefault="0053225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(A3)</w:t>
            </w:r>
          </w:p>
          <w:p w14:paraId="29550FE1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2" w:author="Author">
              <w:tcPr>
                <w:tcW w:w="235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3F4EFA63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2 exposures -  All type 2 exposures other than receivables from Intermediaries due for more than 3 months –  Loss Given Default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3" w:author="Author">
              <w:tcPr>
                <w:tcW w:w="4739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53E88506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value of Loss Given Default for Type 2 counterparty risk arising from all type 2 exposures other than receivables from Intermediaries due for more than 3 months. </w:t>
            </w:r>
          </w:p>
        </w:tc>
      </w:tr>
      <w:tr w:rsidR="000C18F7" w:rsidRPr="000C4AB2" w14:paraId="05FD5EDC" w14:textId="77777777" w:rsidTr="00641EE7">
        <w:tblPrEx>
          <w:tblPrExChange w:id="94" w:author="Author">
            <w:tblPrEx>
              <w:tblW w:w="8632" w:type="dxa"/>
            </w:tblPrEx>
          </w:tblPrExChange>
        </w:tblPrEx>
        <w:trPr>
          <w:trHeight w:val="970"/>
          <w:trPrChange w:id="95" w:author="Author">
            <w:trPr>
              <w:gridAfter w:val="0"/>
              <w:trHeight w:val="1128"/>
            </w:trPr>
          </w:trPrChange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96" w:author="Author">
              <w:tcPr>
                <w:tcW w:w="1542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1BC2D57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R0330/</w:t>
            </w:r>
          </w:p>
          <w:p w14:paraId="5C93B284" w14:textId="77777777" w:rsidR="00532257" w:rsidRPr="000C4AB2" w:rsidRDefault="000C18F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  <w:p w14:paraId="14E2D1B4" w14:textId="293460C6" w:rsidR="00532257" w:rsidRPr="000C4AB2" w:rsidRDefault="0053225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(C3)</w:t>
            </w:r>
          </w:p>
          <w:p w14:paraId="3B2456BF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7" w:author="Author">
              <w:tcPr>
                <w:tcW w:w="235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C20A5B0" w14:textId="7F614A98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Diversification within counterparty default risk module – gross solvency capital requirement 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8" w:author="Author">
              <w:tcPr>
                <w:tcW w:w="4739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0B815C02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amount of gross diversification effects allowed in aggregation of capital requirements for counterparty default risk for Type 1 and Type 2 exposures. </w:t>
            </w:r>
          </w:p>
          <w:p w14:paraId="0B02D04A" w14:textId="2770AABB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0C18F7" w:rsidRPr="000C4AB2" w14:paraId="35A7845E" w14:textId="77777777" w:rsidTr="00641EE7">
        <w:trPr>
          <w:trHeight w:val="847"/>
          <w:trPrChange w:id="99" w:author="Author">
            <w:trPr>
              <w:gridAfter w:val="0"/>
              <w:wAfter w:w="607" w:type="dxa"/>
              <w:trHeight w:val="847"/>
            </w:trPr>
          </w:trPrChange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00" w:author="Author">
              <w:tcPr>
                <w:tcW w:w="1542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49B3C8D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R0400/</w:t>
            </w:r>
          </w:p>
          <w:p w14:paraId="43595907" w14:textId="77777777" w:rsidR="00532257" w:rsidRPr="000C4AB2" w:rsidRDefault="000C18F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C0070</w:t>
            </w:r>
          </w:p>
          <w:p w14:paraId="0D81B069" w14:textId="55B933D0" w:rsidR="00532257" w:rsidRPr="000C4AB2" w:rsidDel="00A94C33" w:rsidRDefault="00532257" w:rsidP="00532257">
            <w:pPr>
              <w:spacing w:after="0" w:line="240" w:lineRule="auto"/>
              <w:rPr>
                <w:del w:id="101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(D4)</w:t>
            </w:r>
          </w:p>
          <w:p w14:paraId="726EAB8F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2" w:author="Author">
              <w:tcPr>
                <w:tcW w:w="235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1AB891F3" w14:textId="3EBD36F5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Total net solvency capital requirement for counterparty default risk</w:t>
            </w:r>
            <w:r w:rsidRPr="000C4AB2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03" w:author="Author">
              <w:tcPr>
                <w:tcW w:w="4739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3D059D56" w14:textId="1632582D" w:rsidR="00532257" w:rsidRPr="000C4AB2" w:rsidDel="00A94C33" w:rsidRDefault="000C18F7" w:rsidP="00AD7051">
            <w:pPr>
              <w:spacing w:after="0" w:line="240" w:lineRule="auto"/>
              <w:rPr>
                <w:del w:id="104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total amount of the net capital charge (after the loss-absorbency capacity of technical provisions) for counterparty default risk. </w:t>
            </w:r>
          </w:p>
          <w:p w14:paraId="35C3DAA4" w14:textId="575BF60A" w:rsidR="000C18F7" w:rsidRPr="000C4AB2" w:rsidRDefault="000C18F7" w:rsidP="00F30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0C18F7" w:rsidRPr="000C4AB2" w14:paraId="210C91F0" w14:textId="77777777" w:rsidTr="00641EE7">
        <w:tblPrEx>
          <w:tblPrExChange w:id="105" w:author="Author">
            <w:tblPrEx>
              <w:tblW w:w="8632" w:type="dxa"/>
            </w:tblPrEx>
          </w:tblPrExChange>
        </w:tblPrEx>
        <w:trPr>
          <w:trHeight w:val="56"/>
          <w:trPrChange w:id="106" w:author="Author">
            <w:trPr>
              <w:gridAfter w:val="0"/>
              <w:trHeight w:val="761"/>
            </w:trPr>
          </w:trPrChange>
        </w:trPr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PrChange w:id="107" w:author="Author">
              <w:tcPr>
                <w:tcW w:w="1542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DAC645B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R0400/</w:t>
            </w:r>
          </w:p>
          <w:p w14:paraId="26DB7C3F" w14:textId="77777777" w:rsidR="00532257" w:rsidRPr="000C4AB2" w:rsidRDefault="000C18F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  <w:p w14:paraId="51BEFC22" w14:textId="4D3A32D6" w:rsidR="00532257" w:rsidRPr="000C4AB2" w:rsidRDefault="0053225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(C4)</w:t>
            </w:r>
          </w:p>
          <w:p w14:paraId="1992D77E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  <w:tcPrChange w:id="108" w:author="Author">
              <w:tcPr>
                <w:tcW w:w="2351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3161CDD9" w14:textId="4BBCE7D3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Total gross solvency capital requirement for counterparty default risk</w:t>
            </w:r>
          </w:p>
        </w:tc>
        <w:tc>
          <w:tcPr>
            <w:tcW w:w="4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  <w:tcPrChange w:id="109" w:author="Author">
              <w:tcPr>
                <w:tcW w:w="4739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4CBD0D30" w14:textId="59F0F615" w:rsidR="00532257" w:rsidRPr="000C4AB2" w:rsidRDefault="000C18F7" w:rsidP="008A2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total amount of the gross capital charge (before the loss-absorbency capacity of technical provisions) for counterparty default risk. </w:t>
            </w:r>
          </w:p>
          <w:p w14:paraId="1022C5D7" w14:textId="64364EB5" w:rsidR="000C18F7" w:rsidRPr="000C4AB2" w:rsidRDefault="000C18F7" w:rsidP="00F30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A94C33" w:rsidRPr="001C3CB5" w14:paraId="421BF946" w14:textId="77777777" w:rsidTr="00641EE7">
        <w:trPr>
          <w:trHeight w:val="411"/>
          <w:ins w:id="110" w:author="Author"/>
          <w:trPrChange w:id="111" w:author="Author">
            <w:trPr>
              <w:trHeight w:val="411"/>
            </w:trPr>
          </w:trPrChange>
        </w:trPr>
        <w:tc>
          <w:tcPr>
            <w:tcW w:w="8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12" w:author="Author">
              <w:tcPr>
                <w:tcW w:w="9239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860514F" w14:textId="77777777" w:rsidR="00A94C33" w:rsidRPr="001C3CB5" w:rsidRDefault="00A94C33" w:rsidP="00676416">
            <w:pPr>
              <w:spacing w:after="0" w:line="240" w:lineRule="auto"/>
              <w:rPr>
                <w:ins w:id="113" w:author="Author"/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ins w:id="114" w:author="Author">
              <w:r w:rsidRPr="001C3CB5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val="en-GB" w:eastAsia="es-ES"/>
                </w:rPr>
                <w:t xml:space="preserve">Further details on </w:t>
              </w:r>
              <w: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val="en-GB" w:eastAsia="es-ES"/>
                </w:rPr>
                <w:t>mortgages</w:t>
              </w:r>
            </w:ins>
          </w:p>
        </w:tc>
      </w:tr>
      <w:tr w:rsidR="00A94C33" w:rsidRPr="001C3CB5" w14:paraId="4753C3C5" w14:textId="77777777" w:rsidTr="00641EE7">
        <w:trPr>
          <w:trHeight w:val="651"/>
          <w:ins w:id="115" w:author="Author"/>
          <w:trPrChange w:id="116" w:author="Author">
            <w:trPr>
              <w:trHeight w:val="651"/>
            </w:trPr>
          </w:trPrChange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17" w:author="Author">
              <w:tcPr>
                <w:tcW w:w="154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636C766" w14:textId="77777777" w:rsidR="00A94C33" w:rsidRPr="001C3CB5" w:rsidDel="00892CC1" w:rsidRDefault="00A94C33" w:rsidP="00676416">
            <w:pPr>
              <w:spacing w:after="0" w:line="240" w:lineRule="auto"/>
              <w:rPr>
                <w:ins w:id="118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119" w:author="Author">
              <w:r w:rsidRPr="001C3CB5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R0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5</w:t>
              </w:r>
              <w:r w:rsidRPr="001C3CB5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00/C0090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20" w:author="Author">
              <w:tcPr>
                <w:tcW w:w="23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E8C6D25" w14:textId="77777777" w:rsidR="00A94C33" w:rsidRPr="001C3CB5" w:rsidRDefault="00A94C33" w:rsidP="00676416">
            <w:pPr>
              <w:spacing w:after="0" w:line="240" w:lineRule="auto"/>
              <w:rPr>
                <w:ins w:id="121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122" w:author="Author">
              <w:r w:rsidRPr="001C3CB5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Losses steaming from type 2 mortgage loans</w:t>
              </w:r>
            </w:ins>
          </w:p>
        </w:tc>
        <w:tc>
          <w:tcPr>
            <w:tcW w:w="4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23" w:author="Author">
              <w:tcPr>
                <w:tcW w:w="5379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C43FD28" w14:textId="77777777" w:rsidR="00A94C33" w:rsidRPr="00BD2E1B" w:rsidRDefault="00A94C33" w:rsidP="00676416">
            <w:pPr>
              <w:spacing w:after="0" w:line="240" w:lineRule="auto"/>
              <w:rPr>
                <w:ins w:id="124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125" w:author="Author">
              <w:r w:rsidRPr="00BD2E1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Amount of the overall losses steaming from mortgage loans that has been classified as type 2 exposures according to article 191 </w:t>
              </w:r>
              <w:r w:rsidRPr="00676416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(13) </w:t>
              </w:r>
              <w:r w:rsidRPr="00BD2E1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of Delegated Regulation 2015/35.</w:t>
              </w:r>
            </w:ins>
          </w:p>
        </w:tc>
      </w:tr>
      <w:tr w:rsidR="00A94C33" w:rsidRPr="001C3CB5" w14:paraId="260031F0" w14:textId="77777777" w:rsidTr="00641EE7">
        <w:trPr>
          <w:trHeight w:val="561"/>
          <w:ins w:id="126" w:author="Author"/>
          <w:trPrChange w:id="127" w:author="Author">
            <w:trPr>
              <w:trHeight w:val="561"/>
            </w:trPr>
          </w:trPrChange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28" w:author="Author">
              <w:tcPr>
                <w:tcW w:w="154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38A270B" w14:textId="77777777" w:rsidR="00A94C33" w:rsidRPr="001C3CB5" w:rsidDel="00892CC1" w:rsidRDefault="00A94C33" w:rsidP="00676416">
            <w:pPr>
              <w:spacing w:after="0" w:line="240" w:lineRule="auto"/>
              <w:rPr>
                <w:ins w:id="129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130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R05</w:t>
              </w:r>
              <w:r w:rsidRPr="001C3CB5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10/C0090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31" w:author="Author">
              <w:tcPr>
                <w:tcW w:w="23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608BFF8" w14:textId="77777777" w:rsidR="00A94C33" w:rsidRPr="001C3CB5" w:rsidRDefault="00A94C33" w:rsidP="00676416">
            <w:pPr>
              <w:spacing w:after="0" w:line="240" w:lineRule="auto"/>
              <w:rPr>
                <w:ins w:id="132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133" w:author="Author">
              <w:r w:rsidRPr="001C3CB5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Overall losses steaming from mortgage loans</w:t>
              </w:r>
            </w:ins>
          </w:p>
        </w:tc>
        <w:tc>
          <w:tcPr>
            <w:tcW w:w="4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34" w:author="Author">
              <w:tcPr>
                <w:tcW w:w="5379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8B94104" w14:textId="77777777" w:rsidR="00A94C33" w:rsidRPr="00BD2E1B" w:rsidRDefault="00A94C33" w:rsidP="00676416">
            <w:pPr>
              <w:spacing w:after="0" w:line="240" w:lineRule="auto"/>
              <w:rPr>
                <w:ins w:id="135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136" w:author="Author">
              <w:r w:rsidRPr="00BD2E1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Amount of the overall losses steaming from mortgage loans</w:t>
              </w:r>
              <w:r w:rsidRPr="00676416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according to article 191 (13) of Delegated Regulation 2015/35.</w:t>
              </w:r>
            </w:ins>
          </w:p>
        </w:tc>
      </w:tr>
    </w:tbl>
    <w:p w14:paraId="1A140711" w14:textId="77777777" w:rsidR="00641969" w:rsidRPr="000C4AB2" w:rsidRDefault="00641969">
      <w:pPr>
        <w:rPr>
          <w:rFonts w:ascii="Times New Roman" w:hAnsi="Times New Roman" w:cs="Times New Roman"/>
          <w:sz w:val="20"/>
          <w:szCs w:val="20"/>
          <w:lang w:val="en-GB"/>
        </w:rPr>
      </w:pPr>
    </w:p>
    <w:sectPr w:rsidR="00641969" w:rsidRPr="000C4A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32C53C" w15:done="0"/>
  <w15:commentEx w15:paraId="7AC5438B" w15:done="0"/>
  <w15:commentEx w15:paraId="7CBD26E6" w15:paraIdParent="7AC5438B" w15:done="0"/>
  <w15:commentEx w15:paraId="7F8A4C0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B9A57E" w14:textId="77777777" w:rsidR="00A706C5" w:rsidRDefault="00A706C5" w:rsidP="0041765A">
      <w:pPr>
        <w:spacing w:after="0" w:line="240" w:lineRule="auto"/>
      </w:pPr>
      <w:r>
        <w:separator/>
      </w:r>
    </w:p>
  </w:endnote>
  <w:endnote w:type="continuationSeparator" w:id="0">
    <w:p w14:paraId="378FE047" w14:textId="77777777" w:rsidR="00A706C5" w:rsidRDefault="00A706C5" w:rsidP="00417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849E9C" w14:textId="77777777" w:rsidR="00A706C5" w:rsidRDefault="00A706C5" w:rsidP="0041765A">
      <w:pPr>
        <w:spacing w:after="0" w:line="240" w:lineRule="auto"/>
      </w:pPr>
      <w:r>
        <w:separator/>
      </w:r>
    </w:p>
  </w:footnote>
  <w:footnote w:type="continuationSeparator" w:id="0">
    <w:p w14:paraId="492F4AC8" w14:textId="77777777" w:rsidR="00A706C5" w:rsidRDefault="00A706C5" w:rsidP="00417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C3412"/>
    <w:multiLevelType w:val="hybridMultilevel"/>
    <w:tmpl w:val="2CC6F44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A35C1"/>
    <w:multiLevelType w:val="hybridMultilevel"/>
    <w:tmpl w:val="DFB484AE"/>
    <w:lvl w:ilvl="0" w:tplc="294247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18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guel Caballero Perez">
    <w15:presenceInfo w15:providerId="AD" w15:userId="S-1-5-21-1777303039-597252131-130898220-10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doNotDisplayPageBoundaries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A40DA"/>
    <w:rsid w:val="00053113"/>
    <w:rsid w:val="00085291"/>
    <w:rsid w:val="000C18F7"/>
    <w:rsid w:val="000C4AB2"/>
    <w:rsid w:val="002426E3"/>
    <w:rsid w:val="0024367E"/>
    <w:rsid w:val="0039634C"/>
    <w:rsid w:val="003F0618"/>
    <w:rsid w:val="0040427E"/>
    <w:rsid w:val="0041765A"/>
    <w:rsid w:val="00417D5F"/>
    <w:rsid w:val="004506FE"/>
    <w:rsid w:val="004C5C96"/>
    <w:rsid w:val="004D0B26"/>
    <w:rsid w:val="00532257"/>
    <w:rsid w:val="00541E52"/>
    <w:rsid w:val="005C0AC8"/>
    <w:rsid w:val="005F7407"/>
    <w:rsid w:val="00641969"/>
    <w:rsid w:val="00641EE7"/>
    <w:rsid w:val="007060B1"/>
    <w:rsid w:val="007432B3"/>
    <w:rsid w:val="007A2D7E"/>
    <w:rsid w:val="007B5B5E"/>
    <w:rsid w:val="007C1F3E"/>
    <w:rsid w:val="008A2A3D"/>
    <w:rsid w:val="008A40DA"/>
    <w:rsid w:val="008C3D3D"/>
    <w:rsid w:val="008F6A7C"/>
    <w:rsid w:val="00940628"/>
    <w:rsid w:val="0098766C"/>
    <w:rsid w:val="00991EED"/>
    <w:rsid w:val="009B1A81"/>
    <w:rsid w:val="009E6C7E"/>
    <w:rsid w:val="009F4C8D"/>
    <w:rsid w:val="00A45CFE"/>
    <w:rsid w:val="00A649D9"/>
    <w:rsid w:val="00A706C5"/>
    <w:rsid w:val="00A94C33"/>
    <w:rsid w:val="00AD7051"/>
    <w:rsid w:val="00B70AF9"/>
    <w:rsid w:val="00BC0BB4"/>
    <w:rsid w:val="00BD0905"/>
    <w:rsid w:val="00BE1410"/>
    <w:rsid w:val="00C9258E"/>
    <w:rsid w:val="00CE28BD"/>
    <w:rsid w:val="00D706EE"/>
    <w:rsid w:val="00D92160"/>
    <w:rsid w:val="00DC5350"/>
    <w:rsid w:val="00DF5B11"/>
    <w:rsid w:val="00E77A43"/>
    <w:rsid w:val="00EB0DFE"/>
    <w:rsid w:val="00EB4CB1"/>
    <w:rsid w:val="00F3062A"/>
    <w:rsid w:val="00F543BD"/>
    <w:rsid w:val="00FE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A6B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76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65A"/>
  </w:style>
  <w:style w:type="paragraph" w:styleId="Footer">
    <w:name w:val="footer"/>
    <w:basedOn w:val="Normal"/>
    <w:link w:val="FooterChar"/>
    <w:uiPriority w:val="99"/>
    <w:unhideWhenUsed/>
    <w:rsid w:val="004176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65A"/>
  </w:style>
  <w:style w:type="paragraph" w:styleId="BalloonText">
    <w:name w:val="Balloon Text"/>
    <w:basedOn w:val="Normal"/>
    <w:link w:val="BalloonTextChar"/>
    <w:uiPriority w:val="99"/>
    <w:semiHidden/>
    <w:unhideWhenUsed/>
    <w:rsid w:val="00404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27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406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6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6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6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62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3062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E1410"/>
    <w:pPr>
      <w:spacing w:line="25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76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65A"/>
  </w:style>
  <w:style w:type="paragraph" w:styleId="Footer">
    <w:name w:val="footer"/>
    <w:basedOn w:val="Normal"/>
    <w:link w:val="FooterChar"/>
    <w:uiPriority w:val="99"/>
    <w:unhideWhenUsed/>
    <w:rsid w:val="004176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65A"/>
  </w:style>
  <w:style w:type="paragraph" w:styleId="BalloonText">
    <w:name w:val="Balloon Text"/>
    <w:basedOn w:val="Normal"/>
    <w:link w:val="BalloonTextChar"/>
    <w:uiPriority w:val="99"/>
    <w:semiHidden/>
    <w:unhideWhenUsed/>
    <w:rsid w:val="00404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27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406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6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6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6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62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3062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E1410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4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937</Words>
  <Characters>5343</Characters>
  <Application>Microsoft Office Word</Application>
  <DocSecurity>0</DocSecurity>
  <Lines>44</Lines>
  <Paragraphs>12</Paragraphs>
  <ScaleCrop>false</ScaleCrop>
  <Company/>
  <LinksUpToDate>false</LinksUpToDate>
  <CharactersWithSpaces>6268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2015-07-02T21:11:00Z</dcterms:created>
  <dcterms:modified xsi:type="dcterms:W3CDTF">2015-07-02T21:11:00Z</dcterms:modified>
</cp:coreProperties>
</file>